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057F" w14:textId="70BB66B0" w:rsidR="00673833" w:rsidRPr="007E28C5" w:rsidRDefault="00673833" w:rsidP="00673833">
      <w:pPr>
        <w:jc w:val="right"/>
        <w:rPr>
          <w:rFonts w:ascii="Arial Narrow" w:hAnsi="Arial Narrow"/>
          <w:b/>
          <w:bCs/>
        </w:rPr>
      </w:pPr>
      <w:r w:rsidRPr="007E28C5">
        <w:rPr>
          <w:rFonts w:ascii="Arial Narrow" w:hAnsi="Arial Narrow"/>
          <w:b/>
          <w:bCs/>
        </w:rPr>
        <w:t xml:space="preserve">Príloha </w:t>
      </w:r>
      <w:del w:id="0" w:author="Autor">
        <w:r w:rsidRPr="007E28C5" w:rsidDel="00FD2A85">
          <w:rPr>
            <w:rFonts w:ascii="Arial Narrow" w:hAnsi="Arial Narrow"/>
            <w:b/>
            <w:bCs/>
          </w:rPr>
          <w:delText xml:space="preserve">č. </w:delText>
        </w:r>
      </w:del>
      <w:ins w:id="1" w:author="Autor">
        <w:r w:rsidR="00E11EFF" w:rsidRPr="007E28C5">
          <w:rPr>
            <w:rFonts w:ascii="Arial Narrow" w:hAnsi="Arial Narrow"/>
            <w:b/>
            <w:bCs/>
          </w:rPr>
          <w:t>4.4.</w:t>
        </w:r>
      </w:ins>
      <w:r w:rsidR="00FB7244" w:rsidRPr="007E28C5">
        <w:rPr>
          <w:rFonts w:ascii="Arial Narrow" w:hAnsi="Arial Narrow"/>
          <w:b/>
          <w:bCs/>
        </w:rPr>
        <w:t>2</w:t>
      </w:r>
      <w:ins w:id="2" w:author="Autor">
        <w:r w:rsidR="00C86C03">
          <w:rPr>
            <w:rFonts w:ascii="Arial Narrow" w:hAnsi="Arial Narrow"/>
            <w:b/>
            <w:bCs/>
          </w:rPr>
          <w:t>.</w:t>
        </w:r>
        <w:del w:id="3" w:author="Autor">
          <w:r w:rsidR="00E11EFF" w:rsidRPr="007E28C5" w:rsidDel="00C86C03">
            <w:rPr>
              <w:rFonts w:ascii="Arial Narrow" w:hAnsi="Arial Narrow"/>
              <w:b/>
              <w:bCs/>
            </w:rPr>
            <w:delText xml:space="preserve"> </w:delText>
          </w:r>
        </w:del>
        <w:r w:rsidR="00E11EFF" w:rsidRPr="007E28C5">
          <w:rPr>
            <w:rFonts w:ascii="Arial Narrow" w:hAnsi="Arial Narrow"/>
            <w:b/>
            <w:bCs/>
          </w:rPr>
          <w:t>b</w:t>
        </w:r>
      </w:ins>
    </w:p>
    <w:p w14:paraId="6BDDF3EC" w14:textId="1805A976" w:rsidR="00DA0788" w:rsidRDefault="00DA0788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k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podniku v</w:t>
      </w:r>
      <w:r w:rsidR="00802EFF" w:rsidRPr="00DA0788">
        <w:rPr>
          <w:rFonts w:ascii="Arial Narrow" w:hAnsi="Arial Narrow"/>
          <w:b/>
          <w:sz w:val="24"/>
          <w:szCs w:val="24"/>
        </w:rPr>
        <w:t> </w:t>
      </w:r>
      <w:r w:rsidR="001048DA" w:rsidRPr="00DA0788">
        <w:rPr>
          <w:rFonts w:ascii="Arial Narrow" w:hAnsi="Arial Narrow"/>
          <w:b/>
          <w:sz w:val="24"/>
          <w:szCs w:val="24"/>
        </w:rPr>
        <w:t>ťažkostiach</w:t>
      </w:r>
      <w:r w:rsidR="00802EFF" w:rsidRPr="00DA0788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3563B513" w:rsidR="002924CE" w:rsidRPr="00DA0788" w:rsidRDefault="00DA0788" w:rsidP="00266AA7">
      <w:pPr>
        <w:jc w:val="center"/>
        <w:rPr>
          <w:rFonts w:ascii="Arial Narrow" w:hAnsi="Arial Narrow"/>
        </w:rPr>
      </w:pPr>
      <w:r w:rsidRPr="00DA0788">
        <w:rPr>
          <w:rFonts w:ascii="Arial Narrow" w:hAnsi="Arial Narrow"/>
        </w:rPr>
        <w:t>- ostatné subjekty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A0788" w:rsidRPr="00737EFB" w14:paraId="64FB2282" w14:textId="77777777" w:rsidTr="001658F9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5584DC10" w14:textId="77777777" w:rsidR="00DA0788" w:rsidRPr="00737EFB" w:rsidRDefault="00DA0788" w:rsidP="005C154B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>subjektu</w:t>
            </w:r>
          </w:p>
        </w:tc>
      </w:tr>
      <w:tr w:rsidR="00DA0788" w:rsidRPr="00737EFB" w14:paraId="45765520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1167C71F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554EA75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35B168B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7AC800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5FB820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545B5B4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720AE27C" w14:textId="47701FEF" w:rsidR="00DA0788" w:rsidRPr="00737EFB" w:rsidRDefault="00DA0788" w:rsidP="00673833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69F9D1E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F75DAD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FCA2C7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A1840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1C69D3" w:rsidRPr="00737EFB" w14:paraId="2773D0E4" w14:textId="77777777" w:rsidTr="001658F9">
        <w:trPr>
          <w:ins w:id="4" w:author="Autor"/>
        </w:trPr>
        <w:tc>
          <w:tcPr>
            <w:tcW w:w="2830" w:type="dxa"/>
            <w:shd w:val="clear" w:color="auto" w:fill="F2F2F2" w:themeFill="background1" w:themeFillShade="F2"/>
          </w:tcPr>
          <w:p w14:paraId="03712DF5" w14:textId="52BF70C5" w:rsidR="001C69D3" w:rsidRDefault="001C69D3" w:rsidP="005C154B">
            <w:pPr>
              <w:rPr>
                <w:ins w:id="5" w:author="Autor"/>
                <w:rFonts w:ascii="Arial Narrow" w:hAnsi="Arial Narrow"/>
              </w:rPr>
            </w:pPr>
            <w:ins w:id="6" w:author="Autor">
              <w:r>
                <w:rPr>
                  <w:rFonts w:ascii="Arial Narrow" w:hAnsi="Arial Narrow"/>
                </w:rPr>
                <w:t>Kód Výzvy na predkladanie ŽoNFP</w:t>
              </w:r>
            </w:ins>
          </w:p>
        </w:tc>
        <w:tc>
          <w:tcPr>
            <w:tcW w:w="6232" w:type="dxa"/>
          </w:tcPr>
          <w:p w14:paraId="27FCC73A" w14:textId="77777777" w:rsidR="001C69D3" w:rsidRPr="00737EFB" w:rsidRDefault="001C69D3" w:rsidP="005C154B">
            <w:pPr>
              <w:rPr>
                <w:ins w:id="7" w:author="Autor"/>
                <w:rFonts w:ascii="Arial Narrow" w:hAnsi="Arial Narrow"/>
              </w:rPr>
            </w:pPr>
          </w:p>
        </w:tc>
      </w:tr>
      <w:tr w:rsidR="00DA0788" w:rsidRPr="00737EFB" w14:paraId="3261966C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59CB4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2AD7C3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ACD9514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4D46D8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47A81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</w:tbl>
    <w:p w14:paraId="0CB5F316" w14:textId="77777777" w:rsidR="00666E70" w:rsidRPr="00DA0788" w:rsidRDefault="00666E70" w:rsidP="001C75BC">
      <w:pPr>
        <w:jc w:val="both"/>
        <w:rPr>
          <w:rFonts w:ascii="Arial Narrow" w:hAnsi="Arial Narrow"/>
          <w:b/>
        </w:rPr>
      </w:pPr>
    </w:p>
    <w:p w14:paraId="0D306A1D" w14:textId="4BA82590" w:rsidR="001048DA" w:rsidRPr="00DA0788" w:rsidRDefault="001048DA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konkurze</w:t>
      </w:r>
    </w:p>
    <w:p w14:paraId="1563A1A5" w14:textId="41898DB1" w:rsidR="001048DA" w:rsidRPr="00DA0788" w:rsidRDefault="001048DA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056CC3" w:rsidRPr="00DA0788">
        <w:rPr>
          <w:rFonts w:ascii="Arial Narrow" w:hAnsi="Arial Narrow"/>
        </w:rPr>
        <w:t>k rozhodnému momentu</w:t>
      </w:r>
      <w:r w:rsidR="001C75BC" w:rsidRPr="00DA0788">
        <w:rPr>
          <w:rFonts w:ascii="Arial Narrow" w:hAnsi="Arial Narrow"/>
        </w:rPr>
        <w:t>:</w:t>
      </w:r>
    </w:p>
    <w:p w14:paraId="2A3CF8E1" w14:textId="7C78AFF2" w:rsidR="001C75BC" w:rsidRPr="00DA0788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na majetok vyššie uvedeného </w:t>
      </w:r>
      <w:r w:rsidR="00352A85" w:rsidRPr="00DA0788">
        <w:rPr>
          <w:rFonts w:ascii="Arial Narrow" w:hAnsi="Arial Narrow"/>
        </w:rPr>
        <w:t>subjektu</w:t>
      </w:r>
      <w:r w:rsidR="007C623D" w:rsidRPr="00DA0788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 xml:space="preserve">resp. na </w:t>
      </w:r>
      <w:r w:rsidR="00352A85" w:rsidRPr="00DA0788">
        <w:rPr>
          <w:rFonts w:ascii="Arial Narrow" w:hAnsi="Arial Narrow"/>
        </w:rPr>
        <w:t>samotný subjekt</w:t>
      </w:r>
      <w:r w:rsidR="008A3021">
        <w:rPr>
          <w:rStyle w:val="Odkaznapoznmkupodiarou"/>
          <w:rFonts w:ascii="Arial Narrow" w:hAnsi="Arial Narrow"/>
        </w:rPr>
        <w:footnoteReference w:id="3"/>
      </w:r>
      <w:r w:rsidRPr="00DA0788">
        <w:rPr>
          <w:rFonts w:ascii="Arial Narrow" w:hAnsi="Arial Narrow"/>
        </w:rPr>
        <w:t>:</w:t>
      </w:r>
    </w:p>
    <w:p w14:paraId="0024A396" w14:textId="4415C0CA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nebolo začaté konkurzné konanie, </w:t>
      </w:r>
      <w:del w:id="9" w:author="Autor">
        <w:r w:rsidRPr="00DA0788" w:rsidDel="00D01886">
          <w:rPr>
            <w:rFonts w:ascii="Arial Narrow" w:hAnsi="Arial Narrow"/>
          </w:rPr>
          <w:delText>a</w:delText>
        </w:r>
        <w:r w:rsidR="003D6FDB" w:rsidDel="00D01886">
          <w:rPr>
            <w:rFonts w:ascii="Arial Narrow" w:hAnsi="Arial Narrow"/>
          </w:rPr>
          <w:delText>lebo</w:delText>
        </w:r>
      </w:del>
      <w:ins w:id="10" w:author="Autor">
        <w:r w:rsidR="00D01886" w:rsidRPr="00DA0788">
          <w:rPr>
            <w:rFonts w:ascii="Arial Narrow" w:hAnsi="Arial Narrow"/>
          </w:rPr>
          <w:t>a</w:t>
        </w:r>
        <w:r w:rsidR="00D01886">
          <w:rPr>
            <w:rFonts w:ascii="Arial Narrow" w:hAnsi="Arial Narrow"/>
          </w:rPr>
          <w:t>ni</w:t>
        </w:r>
      </w:ins>
    </w:p>
    <w:p w14:paraId="18A46EC9" w14:textId="28AEDA08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 vyhlásený konkurz, </w:t>
      </w:r>
      <w:del w:id="11" w:author="Autor">
        <w:r w:rsidRPr="00DA0788" w:rsidDel="00D01886">
          <w:rPr>
            <w:rFonts w:ascii="Arial Narrow" w:hAnsi="Arial Narrow"/>
          </w:rPr>
          <w:delText>a</w:delText>
        </w:r>
        <w:r w:rsidR="003D6FDB" w:rsidDel="00D01886">
          <w:rPr>
            <w:rFonts w:ascii="Arial Narrow" w:hAnsi="Arial Narrow"/>
          </w:rPr>
          <w:delText>lebo</w:delText>
        </w:r>
      </w:del>
      <w:ins w:id="12" w:author="Autor">
        <w:r w:rsidR="00D01886" w:rsidRPr="00DA0788">
          <w:rPr>
            <w:rFonts w:ascii="Arial Narrow" w:hAnsi="Arial Narrow"/>
          </w:rPr>
          <w:t>a</w:t>
        </w:r>
        <w:r w:rsidR="00D01886">
          <w:rPr>
            <w:rFonts w:ascii="Arial Narrow" w:hAnsi="Arial Narrow"/>
          </w:rPr>
          <w:t>ni</w:t>
        </w:r>
      </w:ins>
    </w:p>
    <w:p w14:paraId="773ADED3" w14:textId="10068937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nebolo zastavené konkurzné konanie pre nedostatok majetku, </w:t>
      </w:r>
      <w:del w:id="13" w:author="Autor">
        <w:r w:rsidRPr="00DA0788" w:rsidDel="00D01886">
          <w:rPr>
            <w:rFonts w:ascii="Arial Narrow" w:hAnsi="Arial Narrow"/>
          </w:rPr>
          <w:delText>a</w:delText>
        </w:r>
        <w:r w:rsidR="003D6FDB" w:rsidDel="00D01886">
          <w:rPr>
            <w:rFonts w:ascii="Arial Narrow" w:hAnsi="Arial Narrow"/>
          </w:rPr>
          <w:delText>lebo</w:delText>
        </w:r>
      </w:del>
      <w:ins w:id="14" w:author="Autor">
        <w:r w:rsidR="00D01886" w:rsidRPr="00DA0788">
          <w:rPr>
            <w:rFonts w:ascii="Arial Narrow" w:hAnsi="Arial Narrow"/>
          </w:rPr>
          <w:t>a</w:t>
        </w:r>
        <w:r w:rsidR="00D01886">
          <w:rPr>
            <w:rFonts w:ascii="Arial Narrow" w:hAnsi="Arial Narrow"/>
          </w:rPr>
          <w:t>ni</w:t>
        </w:r>
      </w:ins>
    </w:p>
    <w:p w14:paraId="288329A4" w14:textId="6AF708F5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 zrušený konkurz pre nedostatok majetku, </w:t>
      </w:r>
      <w:del w:id="15" w:author="Autor">
        <w:r w:rsidRPr="00DA0788" w:rsidDel="00D01886">
          <w:rPr>
            <w:rFonts w:ascii="Arial Narrow" w:hAnsi="Arial Narrow"/>
          </w:rPr>
          <w:delText>a</w:delText>
        </w:r>
        <w:r w:rsidR="003D6FDB" w:rsidDel="00D01886">
          <w:rPr>
            <w:rFonts w:ascii="Arial Narrow" w:hAnsi="Arial Narrow"/>
          </w:rPr>
          <w:delText>lebo</w:delText>
        </w:r>
      </w:del>
      <w:ins w:id="16" w:author="Autor">
        <w:r w:rsidR="00D01886" w:rsidRPr="00DA0788">
          <w:rPr>
            <w:rFonts w:ascii="Arial Narrow" w:hAnsi="Arial Narrow"/>
          </w:rPr>
          <w:t>a</w:t>
        </w:r>
        <w:r w:rsidR="00D01886">
          <w:rPr>
            <w:rFonts w:ascii="Arial Narrow" w:hAnsi="Arial Narrow"/>
          </w:rPr>
          <w:t>ni</w:t>
        </w:r>
      </w:ins>
    </w:p>
    <w:p w14:paraId="4AE12E4D" w14:textId="2C7772A1" w:rsidR="001C75BC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vyššie uvedený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nie je platobne neschopný ani predlžený</w:t>
      </w:r>
      <w:r w:rsidR="007A60A5">
        <w:rPr>
          <w:rFonts w:ascii="Arial Narrow" w:hAnsi="Arial Narrow"/>
        </w:rPr>
        <w:t xml:space="preserve">, </w:t>
      </w:r>
      <w:del w:id="17" w:author="Autor">
        <w:r w:rsidR="007A60A5" w:rsidDel="00D01886">
          <w:rPr>
            <w:rFonts w:ascii="Arial Narrow" w:hAnsi="Arial Narrow"/>
          </w:rPr>
          <w:delText>alebo</w:delText>
        </w:r>
      </w:del>
      <w:ins w:id="18" w:author="Autor">
        <w:r w:rsidR="00D01886">
          <w:rPr>
            <w:rFonts w:ascii="Arial Narrow" w:hAnsi="Arial Narrow"/>
          </w:rPr>
          <w:t>ani</w:t>
        </w:r>
      </w:ins>
    </w:p>
    <w:p w14:paraId="5DE30C39" w14:textId="1457943E" w:rsidR="00391F62" w:rsidRPr="00391F62" w:rsidRDefault="00D01886" w:rsidP="00391F62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ins w:id="19" w:author="Autor">
        <w:r w:rsidRPr="00DA0788">
          <w:rPr>
            <w:rFonts w:ascii="Arial Narrow" w:hAnsi="Arial Narrow"/>
          </w:rPr>
          <w:t xml:space="preserve">vyššie uvedený subjekt </w:t>
        </w:r>
      </w:ins>
      <w:r w:rsidR="00391F62">
        <w:rPr>
          <w:rFonts w:ascii="Arial Narrow" w:hAnsi="Arial Narrow"/>
        </w:rPr>
        <w:t>nie je</w:t>
      </w:r>
      <w:r w:rsidR="00391F62" w:rsidRPr="00391F62">
        <w:rPr>
          <w:rFonts w:ascii="Arial Narrow" w:hAnsi="Arial Narrow"/>
        </w:rPr>
        <w:t xml:space="preserve"> predmetom kolektívneho konkurzného konania</w:t>
      </w:r>
      <w:r w:rsidR="00391F62">
        <w:rPr>
          <w:rFonts w:ascii="Arial Narrow" w:hAnsi="Arial Narrow"/>
        </w:rPr>
        <w:t>,</w:t>
      </w:r>
      <w:r w:rsidR="00391F62" w:rsidRPr="00391F62">
        <w:rPr>
          <w:rFonts w:ascii="Arial Narrow" w:hAnsi="Arial Narrow"/>
        </w:rPr>
        <w:t xml:space="preserve"> ani </w:t>
      </w:r>
      <w:r w:rsidR="00391F62">
        <w:rPr>
          <w:rFonts w:ascii="Arial Narrow" w:hAnsi="Arial Narrow"/>
        </w:rPr>
        <w:t>ne</w:t>
      </w:r>
      <w:r w:rsidR="00391F62" w:rsidRPr="00391F62">
        <w:rPr>
          <w:rFonts w:ascii="Arial Narrow" w:hAnsi="Arial Narrow"/>
        </w:rPr>
        <w:t>spĺňať kritériá právnych predpisov na to, aby sa stal predmetom kolektívneho konkurzného konania na žiadosť svojich veriteľov</w:t>
      </w:r>
      <w:r w:rsidR="00391F62">
        <w:rPr>
          <w:rFonts w:ascii="Arial Narrow" w:hAnsi="Arial Narrow"/>
        </w:rPr>
        <w:t>.</w:t>
      </w:r>
    </w:p>
    <w:p w14:paraId="7BC5D1CF" w14:textId="77777777" w:rsidR="008A3021" w:rsidRDefault="008A3021" w:rsidP="001C75BC">
      <w:pPr>
        <w:jc w:val="both"/>
        <w:rPr>
          <w:rFonts w:ascii="Arial Narrow" w:hAnsi="Arial Narrow"/>
          <w:b/>
        </w:rPr>
      </w:pPr>
    </w:p>
    <w:p w14:paraId="6ED8E295" w14:textId="3683DD19" w:rsidR="001C75BC" w:rsidRPr="00DA0788" w:rsidRDefault="001C75BC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pomoci na záchranu</w:t>
      </w:r>
    </w:p>
    <w:p w14:paraId="11796DF6" w14:textId="0F6B4B46" w:rsidR="001C75BC" w:rsidRPr="00DA0788" w:rsidRDefault="001C75BC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Čestne vyhlasujem, že</w:t>
      </w:r>
      <w:r w:rsidR="00CB030B" w:rsidRPr="00DA0788">
        <w:rPr>
          <w:rFonts w:ascii="Arial Narrow" w:hAnsi="Arial Narrow"/>
        </w:rPr>
        <w:t xml:space="preserve"> k</w:t>
      </w:r>
      <w:r w:rsidRPr="00DA0788">
        <w:rPr>
          <w:rFonts w:ascii="Arial Narrow" w:hAnsi="Arial Narrow"/>
        </w:rPr>
        <w:t xml:space="preserve"> </w:t>
      </w:r>
      <w:r w:rsidR="00056CC3" w:rsidRPr="00DA0788">
        <w:rPr>
          <w:rFonts w:ascii="Arial Narrow" w:hAnsi="Arial Narrow"/>
        </w:rPr>
        <w:t>rozhodnému momentu</w:t>
      </w:r>
      <w:r w:rsidR="00266AA7"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="00266AA7"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266AA7" w:rsidRPr="00DA0788">
        <w:rPr>
          <w:rFonts w:ascii="Arial Narrow" w:hAnsi="Arial Narrow"/>
        </w:rPr>
        <w:t>:</w:t>
      </w:r>
    </w:p>
    <w:p w14:paraId="1115D742" w14:textId="77777777" w:rsidR="00C84D78" w:rsidRDefault="00266AA7" w:rsidP="006F24D5">
      <w:pPr>
        <w:pStyle w:val="Odsekzoznamu"/>
        <w:numPr>
          <w:ilvl w:val="0"/>
          <w:numId w:val="1"/>
        </w:numPr>
        <w:jc w:val="both"/>
        <w:rPr>
          <w:ins w:id="20" w:author="Autor"/>
          <w:rFonts w:ascii="Arial Narrow" w:hAnsi="Arial Narrow"/>
        </w:rPr>
      </w:pPr>
      <w:r w:rsidRPr="00DA0788">
        <w:rPr>
          <w:rFonts w:ascii="Arial Narrow" w:hAnsi="Arial Narrow"/>
        </w:rPr>
        <w:t>nedostal pom</w:t>
      </w:r>
      <w:r w:rsidR="006F24D5">
        <w:rPr>
          <w:rFonts w:ascii="Arial Narrow" w:hAnsi="Arial Narrow"/>
        </w:rPr>
        <w:t xml:space="preserve">oc na záchranu, </w:t>
      </w:r>
      <w:ins w:id="21" w:author="Autor">
        <w:r w:rsidR="00C84D78">
          <w:rPr>
            <w:rFonts w:ascii="Arial Narrow" w:hAnsi="Arial Narrow"/>
          </w:rPr>
          <w:t>ani</w:t>
        </w:r>
      </w:ins>
    </w:p>
    <w:p w14:paraId="07B19CE7" w14:textId="5BCBF0AA" w:rsidR="00266AA7" w:rsidRPr="006F24D5" w:rsidRDefault="006F24D5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del w:id="22" w:author="Autor">
        <w:r w:rsidDel="00C84D78">
          <w:rPr>
            <w:rFonts w:ascii="Arial Narrow" w:hAnsi="Arial Narrow"/>
          </w:rPr>
          <w:delText xml:space="preserve">respektíve </w:delText>
        </w:r>
        <w:r w:rsidR="00FB17BD" w:rsidDel="00C84D78">
          <w:rPr>
            <w:rFonts w:ascii="Arial Narrow" w:hAnsi="Arial Narrow"/>
          </w:rPr>
          <w:delText>uhradil</w:delText>
        </w:r>
      </w:del>
      <w:ins w:id="23" w:author="Autor">
        <w:r w:rsidR="00C84D78">
          <w:rPr>
            <w:rFonts w:ascii="Arial Narrow" w:hAnsi="Arial Narrow"/>
          </w:rPr>
          <w:t>nemal neuhradený</w:t>
        </w:r>
      </w:ins>
      <w:r w:rsidR="00FB17BD">
        <w:rPr>
          <w:rFonts w:ascii="Arial Narrow" w:hAnsi="Arial Narrow"/>
        </w:rPr>
        <w:t xml:space="preserve"> </w:t>
      </w:r>
      <w:r w:rsidR="00266AA7" w:rsidRPr="006F24D5">
        <w:rPr>
          <w:rFonts w:ascii="Arial Narrow" w:hAnsi="Arial Narrow"/>
        </w:rPr>
        <w:t xml:space="preserve">úver alebo </w:t>
      </w:r>
      <w:ins w:id="24" w:author="Autor">
        <w:r w:rsidR="002924CE">
          <w:rPr>
            <w:rFonts w:ascii="Arial Narrow" w:hAnsi="Arial Narrow"/>
          </w:rPr>
          <w:t>ne</w:t>
        </w:r>
      </w:ins>
      <w:r w:rsidR="00FB17BD">
        <w:rPr>
          <w:rFonts w:ascii="Arial Narrow" w:hAnsi="Arial Narrow"/>
        </w:rPr>
        <w:t>v</w:t>
      </w:r>
      <w:r w:rsidR="00266AA7" w:rsidRPr="006F24D5">
        <w:rPr>
          <w:rFonts w:ascii="Arial Narrow" w:hAnsi="Arial Narrow"/>
        </w:rPr>
        <w:t>ypoveda</w:t>
      </w:r>
      <w:ins w:id="25" w:author="Autor">
        <w:r w:rsidR="002924CE">
          <w:rPr>
            <w:rFonts w:ascii="Arial Narrow" w:hAnsi="Arial Narrow"/>
          </w:rPr>
          <w:t>nú</w:t>
        </w:r>
      </w:ins>
      <w:del w:id="26" w:author="Autor">
        <w:r w:rsidR="00FB17BD" w:rsidDel="002924CE">
          <w:rPr>
            <w:rFonts w:ascii="Arial Narrow" w:hAnsi="Arial Narrow"/>
          </w:rPr>
          <w:delText>l</w:delText>
        </w:r>
      </w:del>
      <w:r w:rsidR="00266AA7" w:rsidRPr="006F24D5">
        <w:rPr>
          <w:rFonts w:ascii="Arial Narrow" w:hAnsi="Arial Narrow"/>
        </w:rPr>
        <w:t xml:space="preserve"> záruku</w:t>
      </w:r>
      <w:del w:id="27" w:author="Autor">
        <w:r w:rsidDel="002924CE">
          <w:rPr>
            <w:rFonts w:ascii="Arial Narrow" w:hAnsi="Arial Narrow"/>
          </w:rPr>
          <w:delText xml:space="preserve"> v prípade</w:delText>
        </w:r>
      </w:del>
      <w:r w:rsidR="00266AA7" w:rsidRPr="006F24D5">
        <w:rPr>
          <w:rFonts w:ascii="Arial Narrow" w:hAnsi="Arial Narrow"/>
        </w:rPr>
        <w:t xml:space="preserve">, ak dostal tieto formy pomoci, </w:t>
      </w:r>
      <w:del w:id="28" w:author="Autor">
        <w:r w:rsidR="00FB17BD" w:rsidDel="002924CE">
          <w:rPr>
            <w:rFonts w:ascii="Arial Narrow" w:hAnsi="Arial Narrow"/>
          </w:rPr>
          <w:delText>alebo</w:delText>
        </w:r>
      </w:del>
      <w:ins w:id="29" w:author="Autor">
        <w:r w:rsidR="002924CE">
          <w:rPr>
            <w:rFonts w:ascii="Arial Narrow" w:hAnsi="Arial Narrow"/>
          </w:rPr>
          <w:t>ani</w:t>
        </w:r>
      </w:ins>
    </w:p>
    <w:p w14:paraId="27F112D0" w14:textId="77777777" w:rsidR="00C84D78" w:rsidRDefault="00266AA7" w:rsidP="006F24D5">
      <w:pPr>
        <w:pStyle w:val="Odsekzoznamu"/>
        <w:numPr>
          <w:ilvl w:val="0"/>
          <w:numId w:val="1"/>
        </w:numPr>
        <w:jc w:val="both"/>
        <w:rPr>
          <w:ins w:id="30" w:author="Autor"/>
          <w:rFonts w:ascii="Arial Narrow" w:hAnsi="Arial Narrow"/>
        </w:rPr>
      </w:pPr>
      <w:r w:rsidRPr="00DA0788">
        <w:rPr>
          <w:rFonts w:ascii="Arial Narrow" w:hAnsi="Arial Narrow"/>
        </w:rPr>
        <w:t xml:space="preserve">nedostal </w:t>
      </w:r>
      <w:r w:rsidR="006F24D5">
        <w:rPr>
          <w:rFonts w:ascii="Arial Narrow" w:hAnsi="Arial Narrow"/>
        </w:rPr>
        <w:t>pomoc na reštrukturalizáciu,</w:t>
      </w:r>
      <w:ins w:id="31" w:author="Autor">
        <w:r w:rsidR="00C84D78">
          <w:rPr>
            <w:rFonts w:ascii="Arial Narrow" w:hAnsi="Arial Narrow"/>
          </w:rPr>
          <w:t xml:space="preserve"> ani</w:t>
        </w:r>
      </w:ins>
    </w:p>
    <w:p w14:paraId="1275C066" w14:textId="2AA2C8B3" w:rsidR="00266AA7" w:rsidRPr="006F24D5" w:rsidRDefault="006F24D5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del w:id="32" w:author="Autor">
        <w:r w:rsidDel="00C84D78">
          <w:rPr>
            <w:rFonts w:ascii="Arial Narrow" w:hAnsi="Arial Narrow"/>
          </w:rPr>
          <w:delText xml:space="preserve"> respektíve </w:delText>
        </w:r>
        <w:r w:rsidR="00FB17BD" w:rsidDel="00C84D78">
          <w:rPr>
            <w:rFonts w:ascii="Arial Narrow" w:hAnsi="Arial Narrow"/>
          </w:rPr>
          <w:delText xml:space="preserve">už </w:delText>
        </w:r>
      </w:del>
      <w:r w:rsidR="00266AA7" w:rsidRPr="006F24D5">
        <w:rPr>
          <w:rFonts w:ascii="Arial Narrow" w:hAnsi="Arial Narrow"/>
        </w:rPr>
        <w:t>nepodlieha</w:t>
      </w:r>
      <w:ins w:id="33" w:author="Autor">
        <w:r w:rsidR="00C84D78">
          <w:rPr>
            <w:rFonts w:ascii="Arial Narrow" w:hAnsi="Arial Narrow"/>
          </w:rPr>
          <w:t>l</w:t>
        </w:r>
      </w:ins>
      <w:r w:rsidR="00266AA7" w:rsidRPr="006F24D5">
        <w:rPr>
          <w:rFonts w:ascii="Arial Narrow" w:hAnsi="Arial Narrow"/>
        </w:rPr>
        <w:t xml:space="preserve"> reštrukturalizačnému plánu, ak dostal pomoc na reštrukturalizáciu.</w:t>
      </w:r>
    </w:p>
    <w:p w14:paraId="4A62B9AF" w14:textId="12AFDEC8" w:rsidR="00266AA7" w:rsidRPr="00DA0788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lastRenderedPageBreak/>
        <w:t>Pomocou podľa predchádzajúcich odrážok sa rozumie pomoc, ktor</w:t>
      </w:r>
      <w:r w:rsidR="00352A85" w:rsidRPr="00DA0788">
        <w:rPr>
          <w:rFonts w:ascii="Arial Narrow" w:hAnsi="Arial Narrow"/>
        </w:rPr>
        <w:t>ú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dostal </w:t>
      </w:r>
      <w:r w:rsidR="00DA4944" w:rsidRPr="00DA0788">
        <w:rPr>
          <w:rFonts w:ascii="Arial Narrow" w:hAnsi="Arial Narrow"/>
        </w:rPr>
        <w:t>podľa Oznámenia Komisie – Usmernenia o štátnej pomoci na záchranu a reštrukturalizáciu nefinančných podnikov v ťažkostiach</w:t>
      </w:r>
      <w:r w:rsidR="00DA4944" w:rsidRPr="00DA0788">
        <w:rPr>
          <w:rStyle w:val="Odkaznapoznmkupodiarou"/>
          <w:rFonts w:ascii="Arial Narrow" w:hAnsi="Arial Narrow"/>
        </w:rPr>
        <w:footnoteReference w:id="4"/>
      </w:r>
      <w:r w:rsidRPr="00DA0788">
        <w:rPr>
          <w:rFonts w:ascii="Arial Narrow" w:hAnsi="Arial Narrow"/>
        </w:rPr>
        <w:t>.</w:t>
      </w:r>
    </w:p>
    <w:p w14:paraId="29EF3CC1" w14:textId="77777777" w:rsidR="008A3021" w:rsidRPr="00DA0788" w:rsidRDefault="008A3021" w:rsidP="00266AA7">
      <w:pPr>
        <w:jc w:val="both"/>
        <w:rPr>
          <w:rFonts w:ascii="Arial Narrow" w:hAnsi="Arial Narrow"/>
          <w:b/>
        </w:rPr>
      </w:pPr>
    </w:p>
    <w:p w14:paraId="2DEAF9B5" w14:textId="5A81654C" w:rsidR="00266AA7" w:rsidRPr="00DA0788" w:rsidRDefault="00266AA7" w:rsidP="00266AA7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</w:t>
      </w:r>
      <w:r w:rsidR="007F5F97" w:rsidRPr="00DA0788">
        <w:rPr>
          <w:rFonts w:ascii="Arial Narrow" w:hAnsi="Arial Narrow"/>
          <w:b/>
        </w:rPr>
        <w:t> hospodárskej jednotke</w:t>
      </w:r>
      <w:r w:rsidR="007F5F97" w:rsidRPr="00DA0788">
        <w:rPr>
          <w:rStyle w:val="Odkaznapoznmkupodiarou"/>
          <w:rFonts w:ascii="Arial Narrow" w:hAnsi="Arial Narrow"/>
          <w:b/>
        </w:rPr>
        <w:footnoteReference w:id="5"/>
      </w:r>
    </w:p>
    <w:p w14:paraId="2A7A7078" w14:textId="5D4FAE72" w:rsidR="00266AA7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866B6F">
        <w:rPr>
          <w:rFonts w:ascii="Arial Narrow" w:hAnsi="Arial Narrow"/>
        </w:rPr>
        <w:t xml:space="preserve">k </w:t>
      </w:r>
      <w:r w:rsidR="00056CC3" w:rsidRPr="00DA0788">
        <w:rPr>
          <w:rFonts w:ascii="Arial Narrow" w:hAnsi="Arial Narrow"/>
        </w:rPr>
        <w:t>rozhodnému momentu</w:t>
      </w:r>
      <w:r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8A3021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>:</w:t>
      </w:r>
    </w:p>
    <w:p w14:paraId="01A259FE" w14:textId="77777777" w:rsidR="00F664B9" w:rsidRDefault="00F664B9" w:rsidP="00F664B9">
      <w:pPr>
        <w:pStyle w:val="Odsekzoznamu"/>
        <w:numPr>
          <w:ilvl w:val="0"/>
          <w:numId w:val="4"/>
        </w:numPr>
        <w:jc w:val="both"/>
        <w:rPr>
          <w:ins w:id="34" w:author="Autor"/>
          <w:rFonts w:ascii="Arial Narrow" w:hAnsi="Arial Narrow"/>
        </w:rPr>
      </w:pPr>
      <w:ins w:id="35" w:author="Autor">
        <w:r w:rsidRPr="005E5468">
          <w:rPr>
            <w:rFonts w:ascii="Arial Narrow" w:hAnsi="Arial Narrow"/>
          </w:rPr>
          <w:t>nebol členom žiadnej hospodárskej jednotky, alebo</w:t>
        </w:r>
      </w:ins>
    </w:p>
    <w:p w14:paraId="4C6310E2" w14:textId="77777777" w:rsidR="00F664B9" w:rsidRPr="005E5468" w:rsidRDefault="00F664B9" w:rsidP="00F664B9">
      <w:pPr>
        <w:pStyle w:val="Odsekzoznamu"/>
        <w:numPr>
          <w:ilvl w:val="0"/>
          <w:numId w:val="4"/>
        </w:numPr>
        <w:jc w:val="both"/>
        <w:rPr>
          <w:ins w:id="36" w:author="Autor"/>
          <w:rFonts w:ascii="Arial Narrow" w:hAnsi="Arial Narrow"/>
        </w:rPr>
      </w:pPr>
      <w:ins w:id="37" w:author="Autor">
        <w:r w:rsidRPr="005E5468">
          <w:rPr>
            <w:rFonts w:ascii="Arial Narrow" w:hAnsi="Arial Narrow"/>
          </w:rPr>
          <w:t>nebol členom hospodárskej jednotky, ktorá bola podnikom v</w:t>
        </w:r>
        <w:r>
          <w:rPr>
            <w:rFonts w:ascii="Arial Narrow" w:hAnsi="Arial Narrow"/>
          </w:rPr>
          <w:t> </w:t>
        </w:r>
        <w:r w:rsidRPr="005E5468">
          <w:rPr>
            <w:rFonts w:ascii="Arial Narrow" w:hAnsi="Arial Narrow"/>
          </w:rPr>
          <w:t>ťažkostiach</w:t>
        </w:r>
        <w:r>
          <w:rPr>
            <w:rFonts w:ascii="Arial Narrow" w:hAnsi="Arial Narrow"/>
          </w:rPr>
          <w:t>.</w:t>
        </w:r>
      </w:ins>
    </w:p>
    <w:p w14:paraId="7C01BAD9" w14:textId="1465A5DB" w:rsidR="003D6FDB" w:rsidDel="00C84D78" w:rsidRDefault="003D6FDB" w:rsidP="001C69D3">
      <w:pPr>
        <w:jc w:val="both"/>
        <w:rPr>
          <w:del w:id="38" w:author="Autor"/>
          <w:rFonts w:ascii="Arial Narrow" w:hAnsi="Arial Narrow"/>
        </w:rPr>
      </w:pPr>
      <w:del w:id="39" w:author="Autor">
        <w:r w:rsidDel="00F664B9">
          <w:rPr>
            <w:rFonts w:ascii="Arial Narrow" w:hAnsi="Arial Narrow"/>
          </w:rPr>
          <w:delText xml:space="preserve">ako právny subjekt, </w:delText>
        </w:r>
        <w:r w:rsidRPr="003D6FDB" w:rsidDel="00F664B9">
          <w:rPr>
            <w:rFonts w:ascii="Arial Narrow" w:hAnsi="Arial Narrow"/>
          </w:rPr>
          <w:delText xml:space="preserve">na základe svojich individuálnych údajov </w:delText>
        </w:r>
        <w:r w:rsidR="00342459" w:rsidDel="00F664B9">
          <w:rPr>
            <w:rFonts w:ascii="Arial Narrow" w:hAnsi="Arial Narrow"/>
          </w:rPr>
          <w:delText>nebol</w:delText>
        </w:r>
        <w:r w:rsidDel="00F664B9">
          <w:rPr>
            <w:rFonts w:ascii="Arial Narrow" w:hAnsi="Arial Narrow"/>
          </w:rPr>
          <w:delText xml:space="preserve"> </w:delText>
        </w:r>
        <w:r w:rsidRPr="003D6FDB" w:rsidDel="00F664B9">
          <w:rPr>
            <w:rFonts w:ascii="Arial Narrow" w:hAnsi="Arial Narrow"/>
          </w:rPr>
          <w:delText xml:space="preserve">podnikom v ťažkostiach </w:delText>
        </w:r>
      </w:del>
    </w:p>
    <w:p w14:paraId="5C3BC05A" w14:textId="77777777" w:rsidR="00C84D78" w:rsidRDefault="00C84D78" w:rsidP="00C84D78">
      <w:pPr>
        <w:pStyle w:val="Odsekzoznamu"/>
        <w:jc w:val="both"/>
        <w:rPr>
          <w:ins w:id="40" w:author="Autor"/>
          <w:rFonts w:ascii="Arial Narrow" w:hAnsi="Arial Narrow"/>
        </w:rPr>
      </w:pPr>
    </w:p>
    <w:p w14:paraId="3B8A18F3" w14:textId="77777777" w:rsidR="00C84D78" w:rsidRDefault="00C84D78" w:rsidP="004A314E">
      <w:pPr>
        <w:pStyle w:val="Odsekzoznamu"/>
        <w:jc w:val="both"/>
        <w:rPr>
          <w:ins w:id="41" w:author="Autor"/>
          <w:rFonts w:ascii="Arial Narrow" w:hAnsi="Arial Narrow"/>
        </w:rPr>
      </w:pPr>
    </w:p>
    <w:p w14:paraId="54E43895" w14:textId="669321D4" w:rsidR="003D6FDB" w:rsidRPr="003D6FDB" w:rsidDel="00F664B9" w:rsidRDefault="003D6FDB" w:rsidP="003D6FDB">
      <w:pPr>
        <w:pStyle w:val="Odsekzoznamu"/>
        <w:jc w:val="both"/>
        <w:rPr>
          <w:del w:id="42" w:author="Autor"/>
          <w:rFonts w:ascii="Arial Narrow" w:hAnsi="Arial Narrow"/>
        </w:rPr>
      </w:pPr>
      <w:del w:id="43" w:author="Autor">
        <w:r w:rsidRPr="003D6FDB" w:rsidDel="00F664B9">
          <w:rPr>
            <w:rFonts w:ascii="Arial Narrow" w:hAnsi="Arial Narrow"/>
          </w:rPr>
          <w:delText>a/alebo</w:delText>
        </w:r>
      </w:del>
    </w:p>
    <w:p w14:paraId="6AB3F9A3" w14:textId="3CC2361A" w:rsidR="00266AA7" w:rsidRPr="005E5468" w:rsidDel="00F664B9" w:rsidRDefault="00B7565E" w:rsidP="005E5468">
      <w:pPr>
        <w:pStyle w:val="Odsekzoznamu"/>
        <w:numPr>
          <w:ilvl w:val="0"/>
          <w:numId w:val="4"/>
        </w:numPr>
        <w:jc w:val="both"/>
        <w:rPr>
          <w:del w:id="44" w:author="Autor"/>
          <w:rFonts w:ascii="Arial Narrow" w:hAnsi="Arial Narrow"/>
        </w:rPr>
      </w:pPr>
      <w:del w:id="45" w:author="Autor">
        <w:r w:rsidDel="00F664B9">
          <w:rPr>
            <w:rFonts w:ascii="Arial Narrow" w:hAnsi="Arial Narrow"/>
          </w:rPr>
          <w:delText>hospodárska jednotka</w:delText>
        </w:r>
        <w:r w:rsidR="00266AA7" w:rsidRPr="005E5468" w:rsidDel="00F664B9">
          <w:rPr>
            <w:rFonts w:ascii="Arial Narrow" w:hAnsi="Arial Narrow"/>
          </w:rPr>
          <w:delText>, kt</w:delText>
        </w:r>
        <w:r w:rsidDel="00F664B9">
          <w:rPr>
            <w:rFonts w:ascii="Arial Narrow" w:hAnsi="Arial Narrow"/>
          </w:rPr>
          <w:delText>orej</w:delText>
        </w:r>
        <w:r w:rsidR="0017712B" w:rsidDel="00F664B9">
          <w:rPr>
            <w:rFonts w:ascii="Arial Narrow" w:hAnsi="Arial Narrow"/>
          </w:rPr>
          <w:delText xml:space="preserve"> je</w:delText>
        </w:r>
        <w:r w:rsidDel="00F664B9">
          <w:rPr>
            <w:rFonts w:ascii="Arial Narrow" w:hAnsi="Arial Narrow"/>
          </w:rPr>
          <w:delText xml:space="preserve"> členom</w:delText>
        </w:r>
        <w:r w:rsidR="0017712B" w:rsidDel="00F664B9">
          <w:rPr>
            <w:rFonts w:ascii="Arial Narrow" w:hAnsi="Arial Narrow"/>
          </w:rPr>
          <w:delText>, nebola</w:delText>
        </w:r>
        <w:r w:rsidR="00666E70" w:rsidRPr="005E5468" w:rsidDel="00F664B9">
          <w:rPr>
            <w:rFonts w:ascii="Arial Narrow" w:hAnsi="Arial Narrow"/>
          </w:rPr>
          <w:delText xml:space="preserve"> </w:delText>
        </w:r>
        <w:r w:rsidR="00866B6F" w:rsidDel="00F664B9">
          <w:rPr>
            <w:rFonts w:ascii="Arial Narrow" w:hAnsi="Arial Narrow"/>
          </w:rPr>
          <w:delText xml:space="preserve">na základe konsolidovaných údajov </w:delText>
        </w:r>
        <w:r w:rsidR="00666E70" w:rsidRPr="005E5468" w:rsidDel="00F664B9">
          <w:rPr>
            <w:rFonts w:ascii="Arial Narrow" w:hAnsi="Arial Narrow"/>
          </w:rPr>
          <w:delText>podnikom v ťažkostiach.</w:delText>
        </w:r>
      </w:del>
    </w:p>
    <w:p w14:paraId="222FFE69" w14:textId="164A3DD1" w:rsidR="00DA0788" w:rsidRPr="004A314E" w:rsidRDefault="001C69D3" w:rsidP="004A314E">
      <w:pPr>
        <w:jc w:val="both"/>
        <w:rPr>
          <w:rFonts w:ascii="Arial Narrow" w:hAnsi="Arial Narrow"/>
        </w:rPr>
      </w:pPr>
      <w:ins w:id="46" w:author="Autor">
        <w:r w:rsidRPr="004A314E">
          <w:rPr>
            <w:rFonts w:ascii="Arial Narrow" w:hAnsi="Arial Narrow"/>
          </w:rPr>
          <w:t xml:space="preserve">Som si vedomý/á </w:t>
        </w:r>
        <w:r w:rsidRPr="004A314E">
          <w:rPr>
            <w:rFonts w:ascii="Arial Narrow" w:hAnsi="Arial Narrow" w:cstheme="minorHAnsi"/>
          </w:rPr>
          <w:t>právnych dôsledkov nepravdivého, neúplného a nesprávneho vyhlásenia o skutočnostiach uvedených v tomto vyhlásení, vrátane prípadných trestnoprávnych dôsledkov (§ 221 - Podvod, § 225 – Subvenčný podvod, § 261 – Poškodzovanie finančných záujmov Európskych spoločenstiev  Trestného zákona).</w:t>
        </w:r>
      </w:ins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DA0788" w:rsidRPr="00737EFB" w14:paraId="14CEAB6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263FC907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780FE4E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203F8DF9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922439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1C847314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62854A71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1365CC7" w14:textId="77777777" w:rsidR="00DA0788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5D921788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489DA30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1658F9" w:rsidRPr="00737EFB" w:rsidDel="001C69D3" w14:paraId="386068F2" w14:textId="3BE74B4D" w:rsidTr="001658F9">
        <w:trPr>
          <w:del w:id="47" w:author="Autor"/>
        </w:trPr>
        <w:tc>
          <w:tcPr>
            <w:tcW w:w="9209" w:type="dxa"/>
            <w:gridSpan w:val="2"/>
            <w:shd w:val="clear" w:color="auto" w:fill="FFFFFF" w:themeFill="background1"/>
          </w:tcPr>
          <w:p w14:paraId="69B3F8E5" w14:textId="79EE094A" w:rsidR="001658F9" w:rsidRPr="00737EFB" w:rsidDel="001C69D3" w:rsidRDefault="001658F9" w:rsidP="005C154B">
            <w:pPr>
              <w:jc w:val="both"/>
              <w:rPr>
                <w:del w:id="48" w:author="Autor"/>
                <w:rFonts w:ascii="Arial Narrow" w:hAnsi="Arial Narrow"/>
              </w:rPr>
            </w:pPr>
            <w:del w:id="49" w:author="Autor">
              <w:r w:rsidRPr="00B26C05" w:rsidDel="001C69D3">
                <w:rPr>
                  <w:rFonts w:ascii="Arial Narrow" w:hAnsi="Arial Narrow"/>
                </w:rPr>
                <w:delText>Som si vedomý/á následkov nepravdivého čestného vyhlásenia (§ 39 zák. č. 71/1967 Zb. o správnom konaní v znení zmien a doplnkov a § 21 ods. 1 písm. f. zákona č. 372/1990 Zb. o priestupkoch v znení zmien a doplnkov).</w:delText>
              </w:r>
            </w:del>
          </w:p>
        </w:tc>
      </w:tr>
    </w:tbl>
    <w:p w14:paraId="2A7B2611" w14:textId="70D258B5" w:rsidR="007F5F97" w:rsidRPr="00DA0788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DA0788">
        <w:rPr>
          <w:rFonts w:ascii="Arial Narrow" w:hAnsi="Arial Narrow"/>
          <w:sz w:val="20"/>
          <w:szCs w:val="20"/>
        </w:rPr>
        <w:t>Tabuľku je možné skopírovať, ak sú potrebné podpisy viacerých osôb</w:t>
      </w:r>
      <w:r w:rsidR="00DA0788">
        <w:rPr>
          <w:rFonts w:ascii="Arial Narrow" w:hAnsi="Arial Narrow"/>
          <w:sz w:val="20"/>
          <w:szCs w:val="20"/>
        </w:rPr>
        <w:t>.</w:t>
      </w:r>
    </w:p>
    <w:sectPr w:rsidR="007F5F97" w:rsidRPr="00DA0788" w:rsidSect="00CE61A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04F80" w14:textId="77777777" w:rsidR="0043463A" w:rsidRDefault="0043463A" w:rsidP="001048DA">
      <w:pPr>
        <w:spacing w:after="0" w:line="240" w:lineRule="auto"/>
      </w:pPr>
      <w:r>
        <w:separator/>
      </w:r>
    </w:p>
  </w:endnote>
  <w:endnote w:type="continuationSeparator" w:id="0">
    <w:p w14:paraId="474C7019" w14:textId="77777777" w:rsidR="0043463A" w:rsidRDefault="0043463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EC70" w14:textId="77777777" w:rsidR="0043463A" w:rsidRDefault="0043463A" w:rsidP="001048DA">
      <w:pPr>
        <w:spacing w:after="0" w:line="240" w:lineRule="auto"/>
      </w:pPr>
      <w:r>
        <w:separator/>
      </w:r>
    </w:p>
  </w:footnote>
  <w:footnote w:type="continuationSeparator" w:id="0">
    <w:p w14:paraId="1971466E" w14:textId="77777777" w:rsidR="0043463A" w:rsidRDefault="0043463A" w:rsidP="001048DA">
      <w:pPr>
        <w:spacing w:after="0" w:line="240" w:lineRule="auto"/>
      </w:pPr>
      <w:r>
        <w:continuationSeparator/>
      </w:r>
    </w:p>
  </w:footnote>
  <w:footnote w:id="1">
    <w:p w14:paraId="53D05962" w14:textId="1DA0393B" w:rsidR="00DA0788" w:rsidRPr="004D46AF" w:rsidRDefault="00DA0788" w:rsidP="00DA0788">
      <w:pPr>
        <w:pStyle w:val="Textpoznmkypodiarou"/>
        <w:rPr>
          <w:rFonts w:ascii="Arial Narrow" w:hAnsi="Arial Narrow"/>
          <w:sz w:val="18"/>
          <w:szCs w:val="18"/>
        </w:rPr>
      </w:pPr>
      <w:r w:rsidRPr="004D46AF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46AF">
        <w:rPr>
          <w:rFonts w:ascii="Arial Narrow" w:hAnsi="Arial Narrow"/>
          <w:sz w:val="18"/>
          <w:szCs w:val="18"/>
        </w:rPr>
        <w:t xml:space="preserve"> Vyberte jednu z na</w:t>
      </w:r>
      <w:r w:rsidR="00673833">
        <w:rPr>
          <w:rFonts w:ascii="Arial Narrow" w:hAnsi="Arial Narrow"/>
          <w:sz w:val="18"/>
          <w:szCs w:val="18"/>
        </w:rPr>
        <w:t xml:space="preserve">sledovných možností: </w:t>
      </w:r>
      <w:r w:rsidRPr="004D46AF">
        <w:rPr>
          <w:rFonts w:ascii="Arial Narrow" w:hAnsi="Arial Narrow"/>
          <w:sz w:val="18"/>
          <w:szCs w:val="18"/>
        </w:rPr>
        <w:t>prijímateľ / partner / nový partner / užívateľ</w:t>
      </w:r>
      <w:r>
        <w:rPr>
          <w:rFonts w:ascii="Arial Narrow" w:hAnsi="Arial Narrow"/>
          <w:sz w:val="18"/>
          <w:szCs w:val="18"/>
        </w:rPr>
        <w:t>.</w:t>
      </w:r>
      <w:r w:rsidRPr="004D46AF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D6132D7" w14:textId="751AA32F" w:rsidR="00DA0788" w:rsidRPr="00C561C7" w:rsidRDefault="00DA0788" w:rsidP="005E5468">
      <w:pPr>
        <w:pStyle w:val="Textpoznmkypodiarou"/>
        <w:jc w:val="both"/>
        <w:rPr>
          <w:rFonts w:ascii="Arial Narrow" w:hAnsi="Arial Narrow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8A3021" w:rsidRPr="00313D7B">
        <w:rPr>
          <w:rFonts w:ascii="Arial Narrow" w:hAnsi="Arial Narrow"/>
          <w:sz w:val="18"/>
          <w:szCs w:val="18"/>
        </w:rPr>
        <w:t xml:space="preserve">Definícia rozhodného momentu je uvedená v kap. 3 Metodického dokumentu RO P SK 2021-2027 č. 12 „Metodické usmernenie </w:t>
      </w:r>
      <w:r w:rsidR="008A3021">
        <w:rPr>
          <w:rFonts w:ascii="Arial Narrow" w:hAnsi="Arial Narrow"/>
          <w:sz w:val="18"/>
          <w:szCs w:val="18"/>
        </w:rPr>
        <w:t xml:space="preserve">  </w:t>
      </w:r>
      <w:r w:rsidR="00147A79">
        <w:rPr>
          <w:rFonts w:ascii="Arial Narrow" w:hAnsi="Arial Narrow"/>
          <w:sz w:val="18"/>
          <w:szCs w:val="18"/>
        </w:rPr>
        <w:t>k</w:t>
      </w:r>
      <w:r w:rsidR="008A3021" w:rsidRPr="00313D7B">
        <w:rPr>
          <w:rFonts w:ascii="Arial Narrow" w:hAnsi="Arial Narrow"/>
          <w:sz w:val="18"/>
          <w:szCs w:val="18"/>
        </w:rPr>
        <w:t xml:space="preserve"> posudzovaniu podniku v ťažkostiach“. </w:t>
      </w:r>
      <w:bookmarkStart w:id="8" w:name="_Hlk199228174"/>
      <w:r w:rsidR="006656C4">
        <w:rPr>
          <w:rFonts w:ascii="Arial Narrow" w:hAnsi="Arial Narrow"/>
          <w:sz w:val="18"/>
          <w:szCs w:val="18"/>
        </w:rPr>
        <w:t xml:space="preserve">Zverejnené na: </w:t>
      </w:r>
      <w:hyperlink r:id="rId1" w:history="1">
        <w:r w:rsidR="00DA4944" w:rsidRPr="00E053AF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8"/>
      </w:hyperlink>
    </w:p>
  </w:footnote>
  <w:footnote w:id="3">
    <w:p w14:paraId="4E1BD193" w14:textId="0EC2FC83" w:rsidR="008A3021" w:rsidRPr="005E5468" w:rsidRDefault="008A3021" w:rsidP="005E546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4">
    <w:p w14:paraId="57EC7015" w14:textId="6750CD86" w:rsidR="00DA4944" w:rsidRPr="00DA0788" w:rsidRDefault="00DA4944" w:rsidP="00DA494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A078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A0788">
        <w:rPr>
          <w:rFonts w:ascii="Arial Narrow" w:hAnsi="Arial Narrow"/>
          <w:sz w:val="18"/>
          <w:szCs w:val="18"/>
        </w:rPr>
        <w:t xml:space="preserve"> Ú. v. EÚ C 249, 31.7.2014, s. 1 – 28 v platnom znení</w:t>
      </w:r>
      <w:r w:rsidR="006656C4">
        <w:rPr>
          <w:rFonts w:ascii="Arial Narrow" w:hAnsi="Arial Narrow"/>
          <w:sz w:val="18"/>
          <w:szCs w:val="18"/>
        </w:rPr>
        <w:t xml:space="preserve">. Zverejnené na: </w:t>
      </w:r>
      <w:hyperlink r:id="rId2" w:history="1">
        <w:r w:rsidR="006656C4" w:rsidRPr="006656C4">
          <w:rPr>
            <w:rStyle w:val="Hypertextovprepojenie"/>
            <w:rFonts w:ascii="Arial Narrow" w:hAnsi="Arial Narrow"/>
            <w:sz w:val="18"/>
            <w:szCs w:val="18"/>
          </w:rPr>
          <w:t>https://eur-lex.europa.eu/legal-content/SK/TXT/?uri=uriserv%3AOJ.C_.2014.249.01.0001.01.SLK&amp;toc=OJ%3AC%3A2014%3A249%3AFULL</w:t>
        </w:r>
      </w:hyperlink>
    </w:p>
  </w:footnote>
  <w:footnote w:id="5">
    <w:p w14:paraId="758A04BF" w14:textId="72E2839A" w:rsidR="007F5F97" w:rsidRPr="00DA0788" w:rsidRDefault="007F5F97" w:rsidP="000A572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2E07E" w14:textId="77777777" w:rsidR="00CE61A1" w:rsidRDefault="00CE61A1" w:rsidP="00CE61A1">
    <w:pPr>
      <w:pStyle w:val="Hlavika"/>
      <w:jc w:val="right"/>
    </w:pPr>
  </w:p>
  <w:p w14:paraId="158F6C29" w14:textId="1A4B4C29" w:rsidR="00DA0788" w:rsidRPr="007E28C5" w:rsidRDefault="004A314E" w:rsidP="007E28C5">
    <w:pPr>
      <w:pStyle w:val="Hlavika"/>
      <w:tabs>
        <w:tab w:val="clear" w:pos="9072"/>
      </w:tabs>
      <w:ind w:right="-710"/>
    </w:pPr>
    <w:r w:rsidRPr="0001024F">
      <w:rPr>
        <w:noProof/>
        <w:lang w:eastAsia="sk-SK"/>
      </w:rPr>
      <w:drawing>
        <wp:inline distT="0" distB="0" distL="0" distR="0" wp14:anchorId="05A483E0" wp14:editId="1363CA78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  <w:lang w:eastAsia="sk-SK"/>
      </w:rPr>
      <w:t xml:space="preserve">           </w:t>
    </w:r>
    <w:r w:rsidR="00DA0788" w:rsidRPr="00A627B4">
      <w:rPr>
        <w:rFonts w:ascii="Calibri" w:hAnsi="Calibri"/>
        <w:noProof/>
      </w:rPr>
      <w:t xml:space="preserve">         </w:t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700184">
    <w:abstractNumId w:val="4"/>
  </w:num>
  <w:num w:numId="2" w16cid:durableId="267859390">
    <w:abstractNumId w:val="3"/>
  </w:num>
  <w:num w:numId="3" w16cid:durableId="711811192">
    <w:abstractNumId w:val="2"/>
  </w:num>
  <w:num w:numId="4" w16cid:durableId="2128968735">
    <w:abstractNumId w:val="0"/>
  </w:num>
  <w:num w:numId="5" w16cid:durableId="1057389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056CC3"/>
    <w:rsid w:val="000A5725"/>
    <w:rsid w:val="001048DA"/>
    <w:rsid w:val="00147A79"/>
    <w:rsid w:val="001658F9"/>
    <w:rsid w:val="00165C2E"/>
    <w:rsid w:val="0017712B"/>
    <w:rsid w:val="00192518"/>
    <w:rsid w:val="001C69D3"/>
    <w:rsid w:val="001C75BC"/>
    <w:rsid w:val="001E538E"/>
    <w:rsid w:val="002648AA"/>
    <w:rsid w:val="00266AA7"/>
    <w:rsid w:val="00283E81"/>
    <w:rsid w:val="00292126"/>
    <w:rsid w:val="002924CE"/>
    <w:rsid w:val="002F28BB"/>
    <w:rsid w:val="00320174"/>
    <w:rsid w:val="00342459"/>
    <w:rsid w:val="00352A85"/>
    <w:rsid w:val="00391F62"/>
    <w:rsid w:val="003D6FDB"/>
    <w:rsid w:val="003E1050"/>
    <w:rsid w:val="0043463A"/>
    <w:rsid w:val="004667C9"/>
    <w:rsid w:val="0049011E"/>
    <w:rsid w:val="004A314E"/>
    <w:rsid w:val="004A4ECC"/>
    <w:rsid w:val="0052045E"/>
    <w:rsid w:val="00551F9D"/>
    <w:rsid w:val="005738F5"/>
    <w:rsid w:val="005E5468"/>
    <w:rsid w:val="005F794C"/>
    <w:rsid w:val="00635855"/>
    <w:rsid w:val="006656C4"/>
    <w:rsid w:val="00666B97"/>
    <w:rsid w:val="00666E70"/>
    <w:rsid w:val="00673833"/>
    <w:rsid w:val="006A12DD"/>
    <w:rsid w:val="006B4ED3"/>
    <w:rsid w:val="006D4740"/>
    <w:rsid w:val="006F24D5"/>
    <w:rsid w:val="00735FA4"/>
    <w:rsid w:val="007A60A5"/>
    <w:rsid w:val="007C1EB7"/>
    <w:rsid w:val="007C623D"/>
    <w:rsid w:val="007D050C"/>
    <w:rsid w:val="007E28C5"/>
    <w:rsid w:val="007F5F97"/>
    <w:rsid w:val="00802EFF"/>
    <w:rsid w:val="0083262B"/>
    <w:rsid w:val="008512BE"/>
    <w:rsid w:val="00866B6F"/>
    <w:rsid w:val="008938FA"/>
    <w:rsid w:val="008A3021"/>
    <w:rsid w:val="008B0799"/>
    <w:rsid w:val="009169BD"/>
    <w:rsid w:val="009470D9"/>
    <w:rsid w:val="00975A53"/>
    <w:rsid w:val="009977EE"/>
    <w:rsid w:val="00AC44F4"/>
    <w:rsid w:val="00B7565E"/>
    <w:rsid w:val="00C059EC"/>
    <w:rsid w:val="00C7671A"/>
    <w:rsid w:val="00C84D78"/>
    <w:rsid w:val="00C86C03"/>
    <w:rsid w:val="00CA1704"/>
    <w:rsid w:val="00CA4D7F"/>
    <w:rsid w:val="00CB030B"/>
    <w:rsid w:val="00CE61A1"/>
    <w:rsid w:val="00D01886"/>
    <w:rsid w:val="00D678A1"/>
    <w:rsid w:val="00DA0788"/>
    <w:rsid w:val="00DA4944"/>
    <w:rsid w:val="00DA4AC1"/>
    <w:rsid w:val="00DB5028"/>
    <w:rsid w:val="00DD76EC"/>
    <w:rsid w:val="00E11EFF"/>
    <w:rsid w:val="00F42B84"/>
    <w:rsid w:val="00F664B9"/>
    <w:rsid w:val="00F80B1C"/>
    <w:rsid w:val="00F954C6"/>
    <w:rsid w:val="00FB17BD"/>
    <w:rsid w:val="00FB7244"/>
    <w:rsid w:val="00FC2919"/>
    <w:rsid w:val="00FD1F0F"/>
    <w:rsid w:val="00FD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66B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6B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6B9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6B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6B97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8A302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A4944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1C6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uriserv%3AOJ.C_.2014.249.01.0001.01.SLK&amp;toc=OJ%3AC%3A2014%3A249%3AFULL" TargetMode="External"/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2025-12-16T14:25:00Z</dcterms:created>
  <dcterms:modified xsi:type="dcterms:W3CDTF">2025-12-16T14:26:00Z</dcterms:modified>
</cp:coreProperties>
</file>